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069" w:rsidRDefault="00CF5852" w:rsidP="00454069">
      <w:pPr>
        <w:pStyle w:val="Heading1"/>
        <w:spacing w:line="240" w:lineRule="exact"/>
        <w:rPr>
          <w:rFonts w:ascii="Arial" w:hAnsi="Arial" w:cs="Arial"/>
          <w:sz w:val="22"/>
          <w:szCs w:val="22"/>
        </w:rPr>
      </w:pPr>
      <w:r>
        <w:rPr>
          <w:rFonts w:ascii="Arial" w:hAnsi="Arial" w:cs="Arial"/>
          <w:sz w:val="22"/>
          <w:szCs w:val="22"/>
        </w:rPr>
        <w:t>3A</w:t>
      </w:r>
      <w:bookmarkStart w:id="0" w:name="_GoBack"/>
      <w:bookmarkEnd w:id="0"/>
    </w:p>
    <w:p w:rsidR="00454069" w:rsidRPr="00454069" w:rsidRDefault="00454069" w:rsidP="00454069"/>
    <w:p w:rsidR="00454069" w:rsidRPr="007E2E76" w:rsidRDefault="00454069" w:rsidP="00454069">
      <w:pPr>
        <w:pStyle w:val="Heading1"/>
        <w:spacing w:line="240" w:lineRule="exact"/>
        <w:rPr>
          <w:rFonts w:ascii="Arial" w:hAnsi="Arial" w:cs="Arial"/>
          <w:sz w:val="22"/>
          <w:szCs w:val="22"/>
        </w:rPr>
      </w:pPr>
      <w:r w:rsidRPr="007E2E76">
        <w:rPr>
          <w:rFonts w:ascii="Arial" w:hAnsi="Arial" w:cs="Arial"/>
          <w:sz w:val="22"/>
          <w:szCs w:val="22"/>
        </w:rPr>
        <w:t>TERMS OF REFERENCE OF THE TYPHOON COMMITTEE</w:t>
      </w:r>
    </w:p>
    <w:p w:rsidR="00454069" w:rsidRPr="007E2E76" w:rsidRDefault="00454069" w:rsidP="00454069">
      <w:pPr>
        <w:spacing w:line="240" w:lineRule="exact"/>
        <w:rPr>
          <w:rFonts w:ascii="Arial" w:hAnsi="Arial" w:cs="Arial"/>
          <w:sz w:val="22"/>
          <w:szCs w:val="22"/>
        </w:rPr>
      </w:pPr>
    </w:p>
    <w:p w:rsidR="00454069" w:rsidRPr="007E2E76" w:rsidRDefault="00454069" w:rsidP="00454069">
      <w:pPr>
        <w:spacing w:line="240" w:lineRule="exact"/>
        <w:rPr>
          <w:rFonts w:ascii="Arial" w:hAnsi="Arial" w:cs="Arial"/>
          <w:sz w:val="22"/>
          <w:szCs w:val="22"/>
        </w:rPr>
      </w:pPr>
    </w:p>
    <w:p w:rsidR="00454069" w:rsidRPr="007E2E76" w:rsidRDefault="00454069" w:rsidP="00454069">
      <w:pPr>
        <w:spacing w:line="240" w:lineRule="exact"/>
        <w:jc w:val="both"/>
        <w:rPr>
          <w:rFonts w:ascii="Arial" w:hAnsi="Arial" w:cs="Arial"/>
          <w:sz w:val="22"/>
          <w:szCs w:val="22"/>
        </w:rPr>
      </w:pPr>
      <w:r w:rsidRPr="007E2E76">
        <w:rPr>
          <w:rFonts w:ascii="Arial" w:hAnsi="Arial" w:cs="Arial"/>
          <w:sz w:val="22"/>
          <w:szCs w:val="22"/>
        </w:rPr>
        <w:t>The Committee shall:</w:t>
      </w:r>
    </w:p>
    <w:p w:rsidR="00454069" w:rsidRPr="007E2E76" w:rsidRDefault="00454069" w:rsidP="00454069">
      <w:pPr>
        <w:spacing w:line="240" w:lineRule="exact"/>
        <w:jc w:val="both"/>
        <w:rPr>
          <w:rFonts w:ascii="Arial" w:hAnsi="Arial" w:cs="Arial"/>
          <w:sz w:val="22"/>
          <w:szCs w:val="22"/>
        </w:rPr>
      </w:pPr>
    </w:p>
    <w:p w:rsidR="00454069" w:rsidRPr="007E2E76" w:rsidRDefault="00454069" w:rsidP="00454069">
      <w:pPr>
        <w:numPr>
          <w:ilvl w:val="0"/>
          <w:numId w:val="1"/>
        </w:numPr>
        <w:spacing w:line="240" w:lineRule="exact"/>
        <w:jc w:val="both"/>
        <w:rPr>
          <w:rFonts w:ascii="Arial" w:hAnsi="Arial" w:cs="Arial"/>
          <w:sz w:val="22"/>
          <w:szCs w:val="22"/>
        </w:rPr>
      </w:pPr>
      <w:r w:rsidRPr="007E2E76">
        <w:rPr>
          <w:rFonts w:ascii="Arial" w:hAnsi="Arial" w:cs="Arial"/>
          <w:sz w:val="22"/>
          <w:szCs w:val="22"/>
        </w:rPr>
        <w:t>Serve as the assembly of all members and it is the supreme body of the  TC;</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Consider and approve its internal organization and regulations relating to its operation;</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Elect Chairperson and Vice-Chairperson of the Committee;</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Recommend to the participating Members plans and measures for  improvements in minimizing typhoon damage;</w:t>
      </w:r>
    </w:p>
    <w:p w:rsidR="00454069" w:rsidRPr="007E2E76" w:rsidDel="003F06B9" w:rsidRDefault="00454069" w:rsidP="00454069">
      <w:pPr>
        <w:numPr>
          <w:ilvl w:val="0"/>
          <w:numId w:val="1"/>
        </w:numPr>
        <w:spacing w:line="240" w:lineRule="exact"/>
        <w:ind w:left="540" w:hanging="540"/>
        <w:jc w:val="both"/>
        <w:rPr>
          <w:del w:id="1" w:author="user" w:date="2012-07-06T12:21:00Z"/>
          <w:rFonts w:ascii="Arial" w:hAnsi="Arial" w:cs="Arial"/>
          <w:sz w:val="22"/>
          <w:szCs w:val="22"/>
        </w:rPr>
      </w:pPr>
      <w:del w:id="2" w:author="user" w:date="2012-07-06T12:21:00Z">
        <w:r w:rsidRPr="007E2E76" w:rsidDel="003F06B9">
          <w:rPr>
            <w:rFonts w:ascii="Arial" w:hAnsi="Arial" w:cs="Arial"/>
            <w:sz w:val="22"/>
            <w:szCs w:val="22"/>
          </w:rPr>
          <w:delText>Consider and approve the TCS’s draft Work Plan;</w:delText>
        </w:r>
      </w:del>
    </w:p>
    <w:p w:rsidR="00454069" w:rsidDel="003F06B9" w:rsidRDefault="00454069" w:rsidP="00454069">
      <w:pPr>
        <w:numPr>
          <w:ilvl w:val="0"/>
          <w:numId w:val="1"/>
        </w:numPr>
        <w:ind w:left="540" w:hanging="540"/>
        <w:jc w:val="both"/>
        <w:rPr>
          <w:del w:id="3" w:author="user" w:date="2012-07-06T12:21:00Z"/>
          <w:rFonts w:ascii="Arial" w:hAnsi="Arial" w:cs="Arial"/>
          <w:sz w:val="22"/>
          <w:szCs w:val="22"/>
        </w:rPr>
      </w:pPr>
      <w:del w:id="4" w:author="user" w:date="2012-07-06T12:21:00Z">
        <w:r w:rsidRPr="007E2E76" w:rsidDel="003F06B9">
          <w:rPr>
            <w:rFonts w:ascii="Arial" w:hAnsi="Arial" w:cs="Arial"/>
            <w:sz w:val="22"/>
            <w:szCs w:val="22"/>
          </w:rPr>
          <w:delText>Consider and approve programmes, activities and budget for implementation in the subsequent one year period;</w:delText>
        </w:r>
      </w:del>
    </w:p>
    <w:p w:rsidR="003F06B9" w:rsidRPr="007E2E76" w:rsidRDefault="003F06B9" w:rsidP="00454069">
      <w:pPr>
        <w:numPr>
          <w:ilvl w:val="0"/>
          <w:numId w:val="1"/>
        </w:numPr>
        <w:ind w:left="540" w:hanging="540"/>
        <w:jc w:val="both"/>
        <w:rPr>
          <w:ins w:id="5" w:author="user" w:date="2012-07-06T12:21:00Z"/>
          <w:rFonts w:ascii="Arial" w:hAnsi="Arial" w:cs="Arial"/>
          <w:sz w:val="22"/>
          <w:szCs w:val="22"/>
        </w:rPr>
      </w:pPr>
      <w:ins w:id="6" w:author="user" w:date="2012-07-06T12:21:00Z">
        <w:r>
          <w:rPr>
            <w:rFonts w:ascii="Arial" w:hAnsi="Arial" w:cs="Arial"/>
            <w:sz w:val="22"/>
            <w:szCs w:val="22"/>
          </w:rPr>
          <w:t>Develop and approve the TC</w:t>
        </w:r>
      </w:ins>
      <w:ins w:id="7" w:author="user" w:date="2012-07-06T12:22:00Z">
        <w:r>
          <w:rPr>
            <w:rFonts w:ascii="Arial" w:hAnsi="Arial" w:cs="Arial"/>
            <w:sz w:val="22"/>
            <w:szCs w:val="22"/>
          </w:rPr>
          <w:t xml:space="preserve">’s draft Annual Operating Plan, </w:t>
        </w:r>
        <w:proofErr w:type="spellStart"/>
        <w:r>
          <w:rPr>
            <w:rFonts w:ascii="Arial" w:hAnsi="Arial" w:cs="Arial"/>
            <w:sz w:val="22"/>
            <w:szCs w:val="22"/>
          </w:rPr>
          <w:t>programmes</w:t>
        </w:r>
        <w:proofErr w:type="spellEnd"/>
        <w:r>
          <w:rPr>
            <w:rFonts w:ascii="Arial" w:hAnsi="Arial" w:cs="Arial"/>
            <w:sz w:val="22"/>
            <w:szCs w:val="22"/>
          </w:rPr>
          <w:t>, activities and TCTF budget for implementation in the subsequent one-year period.</w:t>
        </w:r>
      </w:ins>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Coordinate resource mobilization activities and technical support for its plans and </w:t>
      </w:r>
      <w:proofErr w:type="spellStart"/>
      <w:r w:rsidRPr="007E2E76">
        <w:rPr>
          <w:rFonts w:ascii="Arial" w:hAnsi="Arial" w:cs="Arial"/>
          <w:sz w:val="22"/>
          <w:szCs w:val="22"/>
        </w:rPr>
        <w:t>programmes</w:t>
      </w:r>
      <w:proofErr w:type="spellEnd"/>
      <w:r w:rsidRPr="007E2E76">
        <w:rPr>
          <w:rFonts w:ascii="Arial" w:hAnsi="Arial" w:cs="Arial"/>
          <w:sz w:val="22"/>
          <w:szCs w:val="22"/>
        </w:rPr>
        <w:t>;</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Prepare and submit, at the request and on behalf of the participating Members, request for technical, financial, and other assistance offered under the United Nations Development </w:t>
      </w:r>
      <w:proofErr w:type="spellStart"/>
      <w:r w:rsidRPr="007E2E76">
        <w:rPr>
          <w:rFonts w:ascii="Arial" w:hAnsi="Arial" w:cs="Arial"/>
          <w:sz w:val="22"/>
          <w:szCs w:val="22"/>
        </w:rPr>
        <w:t>Programme</w:t>
      </w:r>
      <w:proofErr w:type="spellEnd"/>
      <w:r w:rsidRPr="007E2E76">
        <w:rPr>
          <w:rFonts w:ascii="Arial" w:hAnsi="Arial" w:cs="Arial"/>
          <w:sz w:val="22"/>
          <w:szCs w:val="22"/>
        </w:rPr>
        <w:t xml:space="preserve"> and by other organizations and contributors;</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Review regularly the progress made in the various fields of typhoon damage prevention;</w:t>
      </w:r>
    </w:p>
    <w:p w:rsidR="00454069" w:rsidRPr="007E2E76" w:rsidRDefault="00454069" w:rsidP="00454069">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Establish working groups or ad-hoc panels and appoint Chairpersons and Vice Chairpersons of the WGs or panels; </w:t>
      </w:r>
    </w:p>
    <w:p w:rsidR="00454069" w:rsidRPr="007E2E76" w:rsidDel="005172B5" w:rsidRDefault="00454069" w:rsidP="00454069">
      <w:pPr>
        <w:numPr>
          <w:ilvl w:val="0"/>
          <w:numId w:val="1"/>
        </w:numPr>
        <w:ind w:left="540" w:hanging="540"/>
        <w:jc w:val="both"/>
        <w:rPr>
          <w:del w:id="8" w:author="user" w:date="2012-07-06T12:25:00Z"/>
          <w:rFonts w:ascii="Arial" w:hAnsi="Arial" w:cs="Arial"/>
          <w:sz w:val="22"/>
          <w:szCs w:val="22"/>
        </w:rPr>
      </w:pPr>
      <w:del w:id="9" w:author="user" w:date="2012-07-06T12:25:00Z">
        <w:r w:rsidRPr="007E2E76" w:rsidDel="005172B5">
          <w:rPr>
            <w:rFonts w:ascii="Arial" w:hAnsi="Arial" w:cs="Arial"/>
            <w:sz w:val="22"/>
            <w:szCs w:val="22"/>
          </w:rPr>
          <w:delText>Review annual reports from Members and review and approve the annual report from TCS;</w:delText>
        </w:r>
      </w:del>
    </w:p>
    <w:p w:rsidR="00454069" w:rsidRPr="007E2E76" w:rsidRDefault="00454069" w:rsidP="00D869B1">
      <w:pPr>
        <w:numPr>
          <w:ilvl w:val="0"/>
          <w:numId w:val="1"/>
        </w:numPr>
        <w:spacing w:line="240" w:lineRule="exact"/>
        <w:jc w:val="both"/>
        <w:rPr>
          <w:rFonts w:ascii="Arial" w:hAnsi="Arial" w:cs="Arial"/>
          <w:sz w:val="22"/>
          <w:szCs w:val="22"/>
        </w:rPr>
      </w:pPr>
      <w:del w:id="10" w:author="user" w:date="2012-07-06T12:34:00Z">
        <w:r w:rsidRPr="007E2E76" w:rsidDel="00D869B1">
          <w:rPr>
            <w:rFonts w:ascii="Arial" w:hAnsi="Arial" w:cs="Arial"/>
            <w:sz w:val="22"/>
            <w:szCs w:val="22"/>
          </w:rPr>
          <w:delText>Promote the establishment of programs and facilities for training personnel from Members of the region in typhoon forecasting and warning, flood hydrology and control within the region and arrange for training outside the region, as necessary;</w:delText>
        </w:r>
      </w:del>
      <w:ins w:id="11" w:author="user" w:date="2012-07-06T12:34:00Z">
        <w:r w:rsidR="00D869B1" w:rsidRPr="00D869B1">
          <w:rPr>
            <w:rFonts w:ascii="Arial" w:hAnsi="Arial" w:cs="Arial"/>
            <w:sz w:val="22"/>
            <w:szCs w:val="22"/>
          </w:rPr>
          <w:t xml:space="preserve">"Promote the establishment of </w:t>
        </w:r>
        <w:proofErr w:type="spellStart"/>
        <w:r w:rsidR="00D869B1" w:rsidRPr="00D869B1">
          <w:rPr>
            <w:rFonts w:ascii="Arial" w:hAnsi="Arial" w:cs="Arial"/>
            <w:sz w:val="22"/>
            <w:szCs w:val="22"/>
          </w:rPr>
          <w:t>programmes</w:t>
        </w:r>
        <w:proofErr w:type="spellEnd"/>
        <w:r w:rsidR="00D869B1" w:rsidRPr="00D869B1">
          <w:rPr>
            <w:rFonts w:ascii="Arial" w:hAnsi="Arial" w:cs="Arial"/>
            <w:sz w:val="22"/>
            <w:szCs w:val="22"/>
          </w:rPr>
          <w:t xml:space="preserve"> and facilities for training personnel from Members in typhoon forecasting and warning, hydrology and flood management within the region and arrange for training outside the region, as necessary;"</w:t>
        </w:r>
      </w:ins>
    </w:p>
    <w:p w:rsidR="005172B5" w:rsidRPr="005172B5" w:rsidRDefault="00454069" w:rsidP="005172B5">
      <w:pPr>
        <w:numPr>
          <w:ilvl w:val="0"/>
          <w:numId w:val="1"/>
        </w:numPr>
        <w:spacing w:line="240" w:lineRule="exact"/>
        <w:ind w:left="540" w:hanging="540"/>
        <w:jc w:val="both"/>
        <w:rPr>
          <w:rFonts w:ascii="Arial" w:hAnsi="Arial" w:cs="Arial"/>
          <w:sz w:val="22"/>
          <w:szCs w:val="22"/>
        </w:rPr>
      </w:pPr>
      <w:r w:rsidRPr="007E2E76">
        <w:rPr>
          <w:rFonts w:ascii="Arial" w:hAnsi="Arial" w:cs="Arial"/>
          <w:sz w:val="22"/>
          <w:szCs w:val="22"/>
        </w:rPr>
        <w:t xml:space="preserve">Promote, prepare, and submit to participating Members and interested organizations plans for co-ordination of research </w:t>
      </w:r>
      <w:proofErr w:type="spellStart"/>
      <w:r w:rsidRPr="007E2E76">
        <w:rPr>
          <w:rFonts w:ascii="Arial" w:hAnsi="Arial" w:cs="Arial"/>
          <w:sz w:val="22"/>
          <w:szCs w:val="22"/>
        </w:rPr>
        <w:t>programmes</w:t>
      </w:r>
      <w:proofErr w:type="spellEnd"/>
      <w:r w:rsidRPr="007E2E76">
        <w:rPr>
          <w:rFonts w:ascii="Arial" w:hAnsi="Arial" w:cs="Arial"/>
          <w:sz w:val="22"/>
          <w:szCs w:val="22"/>
        </w:rPr>
        <w:t xml:space="preserve"> and activities concerning typhoons;</w:t>
      </w:r>
    </w:p>
    <w:p w:rsidR="00454069" w:rsidRPr="007E2E76" w:rsidRDefault="00454069" w:rsidP="00D869B1">
      <w:pPr>
        <w:numPr>
          <w:ilvl w:val="0"/>
          <w:numId w:val="1"/>
        </w:numPr>
        <w:spacing w:line="240" w:lineRule="exact"/>
        <w:jc w:val="both"/>
        <w:rPr>
          <w:rFonts w:ascii="Arial" w:hAnsi="Arial" w:cs="Arial"/>
          <w:sz w:val="22"/>
          <w:szCs w:val="22"/>
        </w:rPr>
      </w:pPr>
      <w:del w:id="12" w:author="user" w:date="2012-07-06T12:37:00Z">
        <w:r w:rsidRPr="007E2E76" w:rsidDel="00D869B1">
          <w:rPr>
            <w:rFonts w:ascii="Arial" w:hAnsi="Arial" w:cs="Arial"/>
            <w:sz w:val="22"/>
            <w:szCs w:val="22"/>
          </w:rPr>
          <w:delText>Determine the location of the secretariat;</w:delText>
        </w:r>
      </w:del>
      <w:ins w:id="13" w:author="user" w:date="2012-07-06T12:36:00Z">
        <w:r w:rsidR="00D869B1" w:rsidRPr="00D869B1">
          <w:rPr>
            <w:rFonts w:ascii="Arial" w:hAnsi="Arial" w:cs="Arial"/>
            <w:sz w:val="22"/>
            <w:szCs w:val="22"/>
          </w:rPr>
          <w:t>"Determine the location of TCS and establish an agreement with the host Member."</w:t>
        </w:r>
      </w:ins>
    </w:p>
    <w:p w:rsidR="00454069" w:rsidRPr="007E2E76" w:rsidRDefault="00D869B1" w:rsidP="00D869B1">
      <w:pPr>
        <w:numPr>
          <w:ilvl w:val="0"/>
          <w:numId w:val="1"/>
        </w:numPr>
        <w:spacing w:line="240" w:lineRule="exact"/>
        <w:jc w:val="both"/>
        <w:rPr>
          <w:rFonts w:ascii="Arial" w:hAnsi="Arial" w:cs="Arial"/>
          <w:sz w:val="22"/>
          <w:szCs w:val="22"/>
        </w:rPr>
      </w:pPr>
      <w:ins w:id="14" w:author="user" w:date="2012-07-06T12:38:00Z">
        <w:r w:rsidRPr="00D869B1">
          <w:rPr>
            <w:rFonts w:ascii="Arial" w:hAnsi="Arial" w:cs="Arial"/>
            <w:sz w:val="22"/>
            <w:szCs w:val="22"/>
          </w:rPr>
          <w:t>"Appoint the TC Secretary, in consultation with the Member hosting the TCS."</w:t>
        </w:r>
      </w:ins>
      <w:del w:id="15" w:author="user" w:date="2012-07-06T12:38:00Z">
        <w:r w:rsidR="00454069" w:rsidRPr="007E2E76" w:rsidDel="00D869B1">
          <w:rPr>
            <w:rFonts w:ascii="Arial" w:hAnsi="Arial" w:cs="Arial"/>
            <w:sz w:val="22"/>
            <w:szCs w:val="22"/>
          </w:rPr>
          <w:delText>Confirm nomination of the Secretary of TC</w:delText>
        </w:r>
      </w:del>
      <w:r w:rsidR="00454069" w:rsidRPr="007E2E76">
        <w:rPr>
          <w:rFonts w:ascii="Arial" w:hAnsi="Arial" w:cs="Arial"/>
          <w:sz w:val="22"/>
          <w:szCs w:val="22"/>
        </w:rPr>
        <w:t>; and</w:t>
      </w:r>
    </w:p>
    <w:p w:rsidR="00454069" w:rsidRDefault="00454069" w:rsidP="00454069">
      <w:pPr>
        <w:numPr>
          <w:ilvl w:val="0"/>
          <w:numId w:val="1"/>
        </w:numPr>
        <w:spacing w:line="240" w:lineRule="exact"/>
        <w:ind w:left="540" w:hanging="540"/>
        <w:jc w:val="both"/>
        <w:rPr>
          <w:ins w:id="16" w:author="user" w:date="2012-07-06T12:39:00Z"/>
          <w:rFonts w:ascii="Arial" w:hAnsi="Arial" w:cs="Arial"/>
          <w:sz w:val="22"/>
          <w:szCs w:val="22"/>
        </w:rPr>
      </w:pPr>
      <w:r w:rsidRPr="007E2E76">
        <w:rPr>
          <w:rFonts w:ascii="Arial" w:hAnsi="Arial" w:cs="Arial"/>
          <w:sz w:val="22"/>
          <w:szCs w:val="22"/>
        </w:rPr>
        <w:t xml:space="preserve">To promote international cooperation in the three components of Meteorology, Hydrology, and </w:t>
      </w:r>
      <w:r>
        <w:rPr>
          <w:rFonts w:ascii="Arial" w:hAnsi="Arial" w:cs="Arial"/>
          <w:sz w:val="22"/>
          <w:szCs w:val="22"/>
        </w:rPr>
        <w:t>Disaster Risk Reduction</w:t>
      </w:r>
      <w:r w:rsidRPr="007E2E76">
        <w:rPr>
          <w:rFonts w:ascii="Arial" w:hAnsi="Arial" w:cs="Arial"/>
          <w:sz w:val="22"/>
          <w:szCs w:val="22"/>
        </w:rPr>
        <w:t>.  Training and Research are incorporated as part of each of these three.</w:t>
      </w:r>
    </w:p>
    <w:p w:rsidR="00D869B1" w:rsidRDefault="00D869B1" w:rsidP="00D869B1">
      <w:pPr>
        <w:numPr>
          <w:ilvl w:val="0"/>
          <w:numId w:val="1"/>
        </w:numPr>
        <w:spacing w:line="240" w:lineRule="exact"/>
        <w:jc w:val="both"/>
        <w:rPr>
          <w:ins w:id="17" w:author="user" w:date="2012-07-06T12:40:00Z"/>
          <w:rFonts w:ascii="Arial" w:hAnsi="Arial" w:cs="Arial"/>
          <w:sz w:val="22"/>
          <w:szCs w:val="22"/>
        </w:rPr>
      </w:pPr>
      <w:ins w:id="18" w:author="user" w:date="2012-07-06T12:40:00Z">
        <w:r w:rsidRPr="00D869B1">
          <w:rPr>
            <w:rFonts w:ascii="Arial" w:hAnsi="Arial" w:cs="Arial"/>
            <w:sz w:val="22"/>
            <w:szCs w:val="22"/>
          </w:rPr>
          <w:t>"Review and update the TC Strategic Plan."</w:t>
        </w:r>
      </w:ins>
    </w:p>
    <w:p w:rsidR="0096158A" w:rsidRPr="007E2E76" w:rsidRDefault="0096158A" w:rsidP="0096158A">
      <w:pPr>
        <w:numPr>
          <w:ilvl w:val="0"/>
          <w:numId w:val="1"/>
        </w:numPr>
        <w:spacing w:line="240" w:lineRule="exact"/>
        <w:jc w:val="both"/>
        <w:rPr>
          <w:rFonts w:ascii="Arial" w:hAnsi="Arial" w:cs="Arial"/>
          <w:sz w:val="22"/>
          <w:szCs w:val="22"/>
        </w:rPr>
      </w:pPr>
      <w:ins w:id="19" w:author="user" w:date="2012-07-06T12:40:00Z">
        <w:r w:rsidRPr="0096158A">
          <w:rPr>
            <w:rFonts w:ascii="Arial" w:hAnsi="Arial" w:cs="Arial"/>
            <w:sz w:val="22"/>
            <w:szCs w:val="22"/>
          </w:rPr>
          <w:t>"Process and approve applications from potential candidates to become Members of TC."</w:t>
        </w:r>
      </w:ins>
    </w:p>
    <w:p w:rsidR="00454069" w:rsidRPr="007E2E76" w:rsidRDefault="00454069" w:rsidP="00454069">
      <w:pPr>
        <w:spacing w:line="240" w:lineRule="exact"/>
        <w:jc w:val="both"/>
        <w:rPr>
          <w:rFonts w:ascii="Arial" w:hAnsi="Arial" w:cs="Arial"/>
          <w:sz w:val="22"/>
          <w:szCs w:val="22"/>
        </w:rPr>
      </w:pPr>
    </w:p>
    <w:p w:rsidR="00454069" w:rsidRPr="007E2E76" w:rsidRDefault="00454069" w:rsidP="00454069">
      <w:pPr>
        <w:spacing w:line="240" w:lineRule="exact"/>
        <w:jc w:val="both"/>
        <w:rPr>
          <w:rFonts w:ascii="Arial" w:hAnsi="Arial" w:cs="Arial"/>
          <w:sz w:val="22"/>
          <w:szCs w:val="22"/>
        </w:rPr>
      </w:pPr>
      <w:commentRangeStart w:id="20"/>
      <w:r w:rsidRPr="007E2E76">
        <w:rPr>
          <w:rFonts w:ascii="Arial" w:hAnsi="Arial" w:cs="Arial"/>
          <w:sz w:val="22"/>
          <w:szCs w:val="22"/>
        </w:rPr>
        <w:t xml:space="preserve">In carrying out these functions, the Committee will ensure that the plans/projects adopted by the appropriate bodies of the WMO as part of the World Weather Watch </w:t>
      </w:r>
      <w:proofErr w:type="spellStart"/>
      <w:r w:rsidRPr="007E2E76">
        <w:rPr>
          <w:rFonts w:ascii="Arial" w:hAnsi="Arial" w:cs="Arial"/>
          <w:sz w:val="22"/>
          <w:szCs w:val="22"/>
        </w:rPr>
        <w:t>Programme</w:t>
      </w:r>
      <w:proofErr w:type="spellEnd"/>
      <w:r w:rsidRPr="007E2E76">
        <w:rPr>
          <w:rFonts w:ascii="Arial" w:hAnsi="Arial" w:cs="Arial"/>
          <w:sz w:val="22"/>
          <w:szCs w:val="22"/>
        </w:rPr>
        <w:t>, are fully respected at all times.</w:t>
      </w:r>
    </w:p>
    <w:commentRangeEnd w:id="20"/>
    <w:p w:rsidR="00454069" w:rsidRPr="007E2E76" w:rsidRDefault="0096158A" w:rsidP="00454069">
      <w:pPr>
        <w:spacing w:line="240" w:lineRule="exact"/>
        <w:ind w:left="360"/>
        <w:jc w:val="both"/>
        <w:rPr>
          <w:rFonts w:ascii="Arial" w:hAnsi="Arial" w:cs="Arial"/>
          <w:sz w:val="22"/>
          <w:szCs w:val="22"/>
        </w:rPr>
      </w:pPr>
      <w:r>
        <w:rPr>
          <w:rStyle w:val="CommentReference"/>
        </w:rPr>
        <w:commentReference w:id="20"/>
      </w:r>
    </w:p>
    <w:p w:rsidR="00454069" w:rsidRPr="007E2E76" w:rsidDel="00B503BB" w:rsidRDefault="00454069" w:rsidP="00454069">
      <w:pPr>
        <w:spacing w:line="240" w:lineRule="exact"/>
        <w:ind w:left="360"/>
        <w:jc w:val="both"/>
        <w:rPr>
          <w:del w:id="21" w:author="user" w:date="2012-07-06T14:34:00Z"/>
          <w:rFonts w:ascii="Arial" w:hAnsi="Arial" w:cs="Arial"/>
          <w:sz w:val="22"/>
          <w:szCs w:val="22"/>
        </w:rPr>
      </w:pPr>
    </w:p>
    <w:p w:rsidR="00454069" w:rsidRPr="007E2E76" w:rsidDel="00B503BB" w:rsidRDefault="00454069" w:rsidP="00454069">
      <w:pPr>
        <w:tabs>
          <w:tab w:val="left" w:pos="540"/>
        </w:tabs>
        <w:jc w:val="both"/>
        <w:rPr>
          <w:del w:id="22" w:author="user" w:date="2012-07-06T14:34:00Z"/>
          <w:rFonts w:ascii="Arial" w:hAnsi="Arial" w:cs="Arial"/>
          <w:b/>
          <w:i/>
          <w:sz w:val="22"/>
          <w:szCs w:val="22"/>
        </w:rPr>
      </w:pPr>
    </w:p>
    <w:p w:rsidR="00454069" w:rsidRPr="007E2E76" w:rsidDel="00B503BB" w:rsidRDefault="00454069" w:rsidP="00454069">
      <w:pPr>
        <w:tabs>
          <w:tab w:val="left" w:pos="540"/>
        </w:tabs>
        <w:jc w:val="both"/>
        <w:rPr>
          <w:del w:id="23" w:author="user" w:date="2012-07-06T14:34:00Z"/>
          <w:rFonts w:ascii="Arial" w:hAnsi="Arial" w:cs="Arial"/>
          <w:b/>
          <w:i/>
          <w:sz w:val="22"/>
          <w:szCs w:val="22"/>
        </w:rPr>
      </w:pPr>
    </w:p>
    <w:p w:rsidR="00454069" w:rsidRPr="007E2E76" w:rsidDel="00B503BB" w:rsidRDefault="00454069" w:rsidP="00454069">
      <w:pPr>
        <w:tabs>
          <w:tab w:val="left" w:pos="540"/>
        </w:tabs>
        <w:jc w:val="both"/>
        <w:rPr>
          <w:del w:id="24" w:author="user" w:date="2012-07-06T14:34:00Z"/>
          <w:rFonts w:ascii="Arial" w:hAnsi="Arial" w:cs="Arial"/>
          <w:b/>
          <w:i/>
          <w:sz w:val="22"/>
          <w:szCs w:val="22"/>
        </w:rPr>
      </w:pPr>
    </w:p>
    <w:p w:rsidR="00454069" w:rsidRPr="007E2E76" w:rsidDel="00B503BB" w:rsidRDefault="00454069" w:rsidP="00454069">
      <w:pPr>
        <w:tabs>
          <w:tab w:val="left" w:pos="540"/>
        </w:tabs>
        <w:jc w:val="both"/>
        <w:rPr>
          <w:del w:id="25" w:author="user" w:date="2012-07-06T14:34:00Z"/>
          <w:rFonts w:ascii="Arial" w:hAnsi="Arial" w:cs="Arial"/>
          <w:b/>
          <w:i/>
          <w:sz w:val="22"/>
          <w:szCs w:val="22"/>
        </w:rPr>
      </w:pPr>
    </w:p>
    <w:p w:rsidR="00454069" w:rsidRPr="007E2E76" w:rsidDel="00B503BB" w:rsidRDefault="00454069" w:rsidP="00454069">
      <w:pPr>
        <w:tabs>
          <w:tab w:val="left" w:pos="540"/>
        </w:tabs>
        <w:jc w:val="both"/>
        <w:rPr>
          <w:del w:id="26" w:author="user" w:date="2012-07-06T14:34:00Z"/>
          <w:rFonts w:ascii="Arial" w:hAnsi="Arial" w:cs="Arial"/>
          <w:b/>
          <w:i/>
          <w:sz w:val="22"/>
          <w:szCs w:val="22"/>
        </w:rPr>
      </w:pPr>
    </w:p>
    <w:p w:rsidR="00454069" w:rsidRPr="007E2E76" w:rsidDel="00B503BB" w:rsidRDefault="00454069" w:rsidP="00454069">
      <w:pPr>
        <w:tabs>
          <w:tab w:val="left" w:pos="540"/>
        </w:tabs>
        <w:jc w:val="both"/>
        <w:rPr>
          <w:del w:id="27" w:author="user" w:date="2012-07-06T14:34:00Z"/>
          <w:rFonts w:ascii="Arial" w:hAnsi="Arial" w:cs="Arial"/>
          <w:b/>
          <w:i/>
          <w:sz w:val="22"/>
          <w:szCs w:val="22"/>
        </w:rPr>
      </w:pPr>
    </w:p>
    <w:p w:rsidR="00454069" w:rsidRPr="007E2E76" w:rsidDel="00B503BB" w:rsidRDefault="00454069" w:rsidP="00454069">
      <w:pPr>
        <w:tabs>
          <w:tab w:val="left" w:pos="540"/>
        </w:tabs>
        <w:jc w:val="both"/>
        <w:rPr>
          <w:del w:id="28" w:author="user" w:date="2012-07-06T14:34:00Z"/>
          <w:rFonts w:ascii="Arial" w:hAnsi="Arial" w:cs="Arial"/>
          <w:b/>
          <w:i/>
          <w:sz w:val="22"/>
          <w:szCs w:val="22"/>
        </w:rPr>
      </w:pPr>
    </w:p>
    <w:p w:rsidR="00454069" w:rsidRPr="007E2E76" w:rsidDel="00B503BB" w:rsidRDefault="00454069" w:rsidP="00454069">
      <w:pPr>
        <w:tabs>
          <w:tab w:val="left" w:pos="540"/>
        </w:tabs>
        <w:jc w:val="both"/>
        <w:rPr>
          <w:del w:id="29" w:author="user" w:date="2012-07-06T14:34:00Z"/>
          <w:rFonts w:ascii="Arial" w:hAnsi="Arial" w:cs="Arial"/>
          <w:b/>
          <w:i/>
          <w:sz w:val="22"/>
          <w:szCs w:val="22"/>
        </w:rPr>
      </w:pPr>
    </w:p>
    <w:p w:rsidR="00454069" w:rsidRPr="007E2E76" w:rsidDel="00B503BB" w:rsidRDefault="00454069" w:rsidP="00454069">
      <w:pPr>
        <w:tabs>
          <w:tab w:val="left" w:pos="540"/>
        </w:tabs>
        <w:jc w:val="both"/>
        <w:rPr>
          <w:del w:id="30" w:author="user" w:date="2012-07-06T14:34:00Z"/>
          <w:rFonts w:ascii="Arial" w:hAnsi="Arial" w:cs="Arial"/>
          <w:b/>
          <w:i/>
          <w:sz w:val="22"/>
          <w:szCs w:val="22"/>
        </w:rPr>
      </w:pPr>
    </w:p>
    <w:p w:rsidR="00454069" w:rsidRPr="007E2E76" w:rsidDel="00B503BB" w:rsidRDefault="00454069" w:rsidP="00454069">
      <w:pPr>
        <w:tabs>
          <w:tab w:val="left" w:pos="540"/>
        </w:tabs>
        <w:jc w:val="both"/>
        <w:rPr>
          <w:del w:id="31" w:author="user" w:date="2012-07-06T14:34:00Z"/>
          <w:rFonts w:ascii="Arial" w:hAnsi="Arial" w:cs="Arial"/>
          <w:b/>
          <w:i/>
          <w:sz w:val="22"/>
          <w:szCs w:val="22"/>
        </w:rPr>
      </w:pPr>
    </w:p>
    <w:p w:rsidR="00454069" w:rsidRPr="007E2E76" w:rsidDel="00B503BB" w:rsidRDefault="00454069" w:rsidP="00454069">
      <w:pPr>
        <w:tabs>
          <w:tab w:val="left" w:pos="540"/>
        </w:tabs>
        <w:jc w:val="both"/>
        <w:rPr>
          <w:del w:id="32" w:author="user" w:date="2012-07-06T14:34:00Z"/>
          <w:rFonts w:ascii="Arial" w:hAnsi="Arial" w:cs="Arial"/>
          <w:b/>
          <w:i/>
          <w:sz w:val="22"/>
          <w:szCs w:val="22"/>
        </w:rPr>
      </w:pPr>
    </w:p>
    <w:p w:rsidR="00454069" w:rsidDel="00B503BB" w:rsidRDefault="00454069" w:rsidP="00454069">
      <w:pPr>
        <w:tabs>
          <w:tab w:val="left" w:pos="540"/>
        </w:tabs>
        <w:jc w:val="both"/>
        <w:rPr>
          <w:del w:id="33" w:author="user" w:date="2012-07-06T14:34:00Z"/>
          <w:rFonts w:ascii="Arial" w:hAnsi="Arial" w:cs="Arial"/>
          <w:b/>
          <w:i/>
          <w:sz w:val="22"/>
          <w:szCs w:val="22"/>
        </w:rPr>
      </w:pPr>
    </w:p>
    <w:p w:rsidR="00454069" w:rsidDel="00B503BB" w:rsidRDefault="00454069" w:rsidP="00454069">
      <w:pPr>
        <w:tabs>
          <w:tab w:val="left" w:pos="540"/>
        </w:tabs>
        <w:jc w:val="both"/>
        <w:rPr>
          <w:del w:id="34" w:author="user" w:date="2012-07-06T14:34:00Z"/>
          <w:rFonts w:ascii="Arial" w:hAnsi="Arial" w:cs="Arial"/>
          <w:b/>
          <w:i/>
          <w:sz w:val="22"/>
          <w:szCs w:val="22"/>
        </w:rPr>
      </w:pPr>
    </w:p>
    <w:p w:rsidR="00454069" w:rsidDel="00B503BB" w:rsidRDefault="00454069" w:rsidP="00454069">
      <w:pPr>
        <w:tabs>
          <w:tab w:val="left" w:pos="540"/>
        </w:tabs>
        <w:jc w:val="both"/>
        <w:rPr>
          <w:del w:id="35" w:author="user" w:date="2012-07-06T14:34:00Z"/>
          <w:rFonts w:ascii="Arial" w:hAnsi="Arial" w:cs="Arial"/>
          <w:b/>
          <w:i/>
          <w:sz w:val="22"/>
          <w:szCs w:val="22"/>
        </w:rPr>
      </w:pPr>
    </w:p>
    <w:p w:rsidR="00454069" w:rsidRPr="007E2E76" w:rsidDel="00B503BB" w:rsidRDefault="00454069" w:rsidP="00454069">
      <w:pPr>
        <w:tabs>
          <w:tab w:val="left" w:pos="540"/>
        </w:tabs>
        <w:jc w:val="both"/>
        <w:rPr>
          <w:del w:id="36" w:author="user" w:date="2012-07-06T14:34:00Z"/>
          <w:rFonts w:ascii="Arial" w:hAnsi="Arial" w:cs="Arial"/>
          <w:b/>
          <w:i/>
          <w:sz w:val="22"/>
          <w:szCs w:val="22"/>
        </w:rPr>
      </w:pPr>
    </w:p>
    <w:p w:rsidR="00454069" w:rsidRPr="007E2E76" w:rsidDel="00B503BB" w:rsidRDefault="00454069" w:rsidP="00454069">
      <w:pPr>
        <w:tabs>
          <w:tab w:val="left" w:pos="540"/>
        </w:tabs>
        <w:jc w:val="both"/>
        <w:rPr>
          <w:del w:id="37" w:author="user" w:date="2012-07-06T14:34:00Z"/>
          <w:rFonts w:ascii="Arial" w:hAnsi="Arial" w:cs="Arial"/>
          <w:b/>
          <w:i/>
          <w:sz w:val="22"/>
          <w:szCs w:val="22"/>
        </w:rPr>
      </w:pPr>
    </w:p>
    <w:p w:rsidR="00454069" w:rsidRPr="007E2E76" w:rsidDel="00B503BB" w:rsidRDefault="00454069" w:rsidP="00454069">
      <w:pPr>
        <w:tabs>
          <w:tab w:val="left" w:pos="540"/>
        </w:tabs>
        <w:jc w:val="both"/>
        <w:rPr>
          <w:del w:id="38" w:author="user" w:date="2012-07-06T14:34:00Z"/>
          <w:rFonts w:ascii="Arial" w:hAnsi="Arial" w:cs="Arial"/>
          <w:b/>
          <w:i/>
          <w:sz w:val="22"/>
          <w:szCs w:val="22"/>
        </w:rPr>
      </w:pPr>
    </w:p>
    <w:p w:rsidR="00454069" w:rsidRPr="007E2E76" w:rsidDel="00B503BB" w:rsidRDefault="00454069" w:rsidP="00454069">
      <w:pPr>
        <w:tabs>
          <w:tab w:val="left" w:pos="540"/>
        </w:tabs>
        <w:jc w:val="both"/>
        <w:rPr>
          <w:del w:id="39" w:author="user" w:date="2012-07-06T14:34:00Z"/>
          <w:rFonts w:ascii="Arial" w:hAnsi="Arial" w:cs="Arial"/>
          <w:b/>
          <w:i/>
          <w:sz w:val="22"/>
          <w:szCs w:val="22"/>
        </w:rPr>
      </w:pPr>
    </w:p>
    <w:p w:rsidR="00775251" w:rsidRDefault="00775251" w:rsidP="00B503BB"/>
    <w:sectPr w:rsidR="0077525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0" w:author="user" w:date="2012-07-06T12:42:00Z" w:initials="u">
    <w:p w:rsidR="0096158A" w:rsidRDefault="0096158A">
      <w:pPr>
        <w:pStyle w:val="CommentText"/>
      </w:pPr>
      <w:r>
        <w:rPr>
          <w:rStyle w:val="CommentReference"/>
        </w:rPr>
        <w:annotationRef/>
      </w:r>
      <w:r>
        <w:t>To reworded by WMO</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7537F"/>
    <w:multiLevelType w:val="hybridMultilevel"/>
    <w:tmpl w:val="CA1E7AF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069"/>
    <w:rsid w:val="000C6E77"/>
    <w:rsid w:val="001F059D"/>
    <w:rsid w:val="001F2851"/>
    <w:rsid w:val="0025423A"/>
    <w:rsid w:val="00352D0C"/>
    <w:rsid w:val="003F06B9"/>
    <w:rsid w:val="00454069"/>
    <w:rsid w:val="005172B5"/>
    <w:rsid w:val="006119A9"/>
    <w:rsid w:val="006146CE"/>
    <w:rsid w:val="00775251"/>
    <w:rsid w:val="00882ACA"/>
    <w:rsid w:val="0096158A"/>
    <w:rsid w:val="00B503BB"/>
    <w:rsid w:val="00CF5852"/>
    <w:rsid w:val="00D869B1"/>
    <w:rsid w:val="00F12E97"/>
    <w:rsid w:val="00FA2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6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454069"/>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4069"/>
    <w:rPr>
      <w:rFonts w:ascii="Times New Roman" w:eastAsia="Times New Roman" w:hAnsi="Times New Roman" w:cs="Angsana New"/>
      <w:b/>
      <w:bCs/>
      <w:sz w:val="24"/>
      <w:szCs w:val="24"/>
    </w:rPr>
  </w:style>
  <w:style w:type="paragraph" w:styleId="BalloonText">
    <w:name w:val="Balloon Text"/>
    <w:basedOn w:val="Normal"/>
    <w:link w:val="BalloonTextChar"/>
    <w:uiPriority w:val="99"/>
    <w:semiHidden/>
    <w:unhideWhenUsed/>
    <w:rsid w:val="005172B5"/>
    <w:rPr>
      <w:rFonts w:ascii="Tahoma" w:hAnsi="Tahoma" w:cs="Tahoma"/>
      <w:sz w:val="16"/>
      <w:szCs w:val="16"/>
    </w:rPr>
  </w:style>
  <w:style w:type="character" w:customStyle="1" w:styleId="BalloonTextChar">
    <w:name w:val="Balloon Text Char"/>
    <w:basedOn w:val="DefaultParagraphFont"/>
    <w:link w:val="BalloonText"/>
    <w:uiPriority w:val="99"/>
    <w:semiHidden/>
    <w:rsid w:val="005172B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6158A"/>
    <w:rPr>
      <w:sz w:val="16"/>
      <w:szCs w:val="16"/>
    </w:rPr>
  </w:style>
  <w:style w:type="paragraph" w:styleId="CommentText">
    <w:name w:val="annotation text"/>
    <w:basedOn w:val="Normal"/>
    <w:link w:val="CommentTextChar"/>
    <w:uiPriority w:val="99"/>
    <w:semiHidden/>
    <w:unhideWhenUsed/>
    <w:rsid w:val="0096158A"/>
    <w:rPr>
      <w:sz w:val="20"/>
      <w:szCs w:val="20"/>
    </w:rPr>
  </w:style>
  <w:style w:type="character" w:customStyle="1" w:styleId="CommentTextChar">
    <w:name w:val="Comment Text Char"/>
    <w:basedOn w:val="DefaultParagraphFont"/>
    <w:link w:val="CommentText"/>
    <w:uiPriority w:val="99"/>
    <w:semiHidden/>
    <w:rsid w:val="0096158A"/>
    <w:rPr>
      <w:rFonts w:ascii="Times New Roman" w:eastAsia="Times New Roman" w:hAnsi="Times New Roman" w:cs="Angsana New"/>
      <w:sz w:val="20"/>
      <w:szCs w:val="20"/>
    </w:rPr>
  </w:style>
  <w:style w:type="paragraph" w:styleId="CommentSubject">
    <w:name w:val="annotation subject"/>
    <w:basedOn w:val="CommentText"/>
    <w:next w:val="CommentText"/>
    <w:link w:val="CommentSubjectChar"/>
    <w:uiPriority w:val="99"/>
    <w:semiHidden/>
    <w:unhideWhenUsed/>
    <w:rsid w:val="0096158A"/>
    <w:rPr>
      <w:b/>
      <w:bCs/>
    </w:rPr>
  </w:style>
  <w:style w:type="character" w:customStyle="1" w:styleId="CommentSubjectChar">
    <w:name w:val="Comment Subject Char"/>
    <w:basedOn w:val="CommentTextChar"/>
    <w:link w:val="CommentSubject"/>
    <w:uiPriority w:val="99"/>
    <w:semiHidden/>
    <w:rsid w:val="0096158A"/>
    <w:rPr>
      <w:rFonts w:ascii="Times New Roman" w:eastAsia="Times New Roman" w:hAnsi="Times New Roman" w:cs="Angsana New"/>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69"/>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454069"/>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4069"/>
    <w:rPr>
      <w:rFonts w:ascii="Times New Roman" w:eastAsia="Times New Roman" w:hAnsi="Times New Roman" w:cs="Angsana New"/>
      <w:b/>
      <w:bCs/>
      <w:sz w:val="24"/>
      <w:szCs w:val="24"/>
    </w:rPr>
  </w:style>
  <w:style w:type="paragraph" w:styleId="BalloonText">
    <w:name w:val="Balloon Text"/>
    <w:basedOn w:val="Normal"/>
    <w:link w:val="BalloonTextChar"/>
    <w:uiPriority w:val="99"/>
    <w:semiHidden/>
    <w:unhideWhenUsed/>
    <w:rsid w:val="005172B5"/>
    <w:rPr>
      <w:rFonts w:ascii="Tahoma" w:hAnsi="Tahoma" w:cs="Tahoma"/>
      <w:sz w:val="16"/>
      <w:szCs w:val="16"/>
    </w:rPr>
  </w:style>
  <w:style w:type="character" w:customStyle="1" w:styleId="BalloonTextChar">
    <w:name w:val="Balloon Text Char"/>
    <w:basedOn w:val="DefaultParagraphFont"/>
    <w:link w:val="BalloonText"/>
    <w:uiPriority w:val="99"/>
    <w:semiHidden/>
    <w:rsid w:val="005172B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6158A"/>
    <w:rPr>
      <w:sz w:val="16"/>
      <w:szCs w:val="16"/>
    </w:rPr>
  </w:style>
  <w:style w:type="paragraph" w:styleId="CommentText">
    <w:name w:val="annotation text"/>
    <w:basedOn w:val="Normal"/>
    <w:link w:val="CommentTextChar"/>
    <w:uiPriority w:val="99"/>
    <w:semiHidden/>
    <w:unhideWhenUsed/>
    <w:rsid w:val="0096158A"/>
    <w:rPr>
      <w:sz w:val="20"/>
      <w:szCs w:val="20"/>
    </w:rPr>
  </w:style>
  <w:style w:type="character" w:customStyle="1" w:styleId="CommentTextChar">
    <w:name w:val="Comment Text Char"/>
    <w:basedOn w:val="DefaultParagraphFont"/>
    <w:link w:val="CommentText"/>
    <w:uiPriority w:val="99"/>
    <w:semiHidden/>
    <w:rsid w:val="0096158A"/>
    <w:rPr>
      <w:rFonts w:ascii="Times New Roman" w:eastAsia="Times New Roman" w:hAnsi="Times New Roman" w:cs="Angsana New"/>
      <w:sz w:val="20"/>
      <w:szCs w:val="20"/>
    </w:rPr>
  </w:style>
  <w:style w:type="paragraph" w:styleId="CommentSubject">
    <w:name w:val="annotation subject"/>
    <w:basedOn w:val="CommentText"/>
    <w:next w:val="CommentText"/>
    <w:link w:val="CommentSubjectChar"/>
    <w:uiPriority w:val="99"/>
    <w:semiHidden/>
    <w:unhideWhenUsed/>
    <w:rsid w:val="0096158A"/>
    <w:rPr>
      <w:b/>
      <w:bCs/>
    </w:rPr>
  </w:style>
  <w:style w:type="character" w:customStyle="1" w:styleId="CommentSubjectChar">
    <w:name w:val="Comment Subject Char"/>
    <w:basedOn w:val="CommentTextChar"/>
    <w:link w:val="CommentSubject"/>
    <w:uiPriority w:val="99"/>
    <w:semiHidden/>
    <w:rsid w:val="0096158A"/>
    <w:rPr>
      <w:rFonts w:ascii="Times New Roman" w:eastAsia="Times New Roman" w:hAnsi="Times New Roman" w:cs="Angsana Ne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2012-11-15T01:55:00Z</dcterms:created>
  <dcterms:modified xsi:type="dcterms:W3CDTF">2012-11-20T00:04:00Z</dcterms:modified>
</cp:coreProperties>
</file>